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D799743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331899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29F89FA" w14:textId="1823C052" w:rsidR="00B52199" w:rsidRPr="006F13D0" w:rsidRDefault="00B52199" w:rsidP="00B5219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CF2290">
        <w:rPr>
          <w:rFonts w:ascii="Cambria" w:hAnsi="Cambria"/>
          <w:b/>
          <w:sz w:val="24"/>
          <w:szCs w:val="24"/>
        </w:rPr>
        <w:t>34</w:t>
      </w:r>
      <w:r w:rsidRPr="00EC7781">
        <w:rPr>
          <w:rFonts w:ascii="Cambria" w:hAnsi="Cambria"/>
          <w:b/>
          <w:sz w:val="24"/>
          <w:szCs w:val="24"/>
        </w:rPr>
        <w:t>.20</w:t>
      </w:r>
      <w:r w:rsidR="00D71544">
        <w:rPr>
          <w:rFonts w:ascii="Cambria" w:hAnsi="Cambria"/>
          <w:b/>
          <w:sz w:val="24"/>
          <w:szCs w:val="24"/>
        </w:rPr>
        <w:t>2</w:t>
      </w:r>
      <w:r w:rsidR="005B6A6B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7D154A" w14:textId="77777777" w:rsidR="00B52199" w:rsidRPr="00E35308" w:rsidRDefault="00B52199" w:rsidP="00B5219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2A666B6" w14:textId="14E5D774" w:rsidR="00B52199" w:rsidRPr="00EC7781" w:rsidRDefault="00B52199" w:rsidP="006C18C4">
      <w:pPr>
        <w:tabs>
          <w:tab w:val="left" w:pos="142"/>
          <w:tab w:val="left" w:pos="7987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  <w:r w:rsidR="006C18C4">
        <w:rPr>
          <w:rFonts w:ascii="Cambria" w:hAnsi="Cambria"/>
        </w:rPr>
        <w:tab/>
      </w:r>
    </w:p>
    <w:p w14:paraId="24BF421D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58581EE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47A5C7D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DEFCFEE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3408B4FA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0CAB8461" w14:textId="354DAAD5" w:rsidR="00737D59" w:rsidRDefault="00B52199" w:rsidP="00D851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4D4E95">
        <w:rPr>
          <w:rFonts w:ascii="Cambria" w:hAnsi="Cambria" w:cs="Arial"/>
          <w:bCs/>
        </w:rPr>
        <w:t xml:space="preserve"> </w:t>
      </w:r>
      <w:r w:rsidR="0057734F" w:rsidRPr="0057734F">
        <w:cr/>
      </w:r>
      <w:r w:rsidR="00E30DB1" w:rsidRPr="00E30DB1">
        <w:t>https://ezamowienia.gov.pl/mp-client/search/list/ocds-148610-7f533108-e2f9-41db-a035-df91d3291d79</w:t>
      </w:r>
      <w:r w:rsidR="00E30DB1">
        <w:t xml:space="preserve"> </w:t>
      </w:r>
    </w:p>
    <w:p w14:paraId="187DFC45" w14:textId="2E60705E" w:rsidR="00E75C77" w:rsidRDefault="00E75C77" w:rsidP="00D851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443AF02" w14:textId="77777777" w:rsidR="00E75C77" w:rsidRPr="007D38D4" w:rsidRDefault="00E30DB1" w:rsidP="00E75C7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239DA9F2" w14:textId="77777777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28D6C4F" w14:textId="77777777" w:rsidR="00E75C77" w:rsidRDefault="00E30DB1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0B7931D2" w14:textId="0BFAE6F5" w:rsidR="00E75C77" w:rsidRPr="004F01A6" w:rsidRDefault="00E75C77" w:rsidP="004F01A6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2A24EBA6" w14:textId="2EBC5E44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0AD4E712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4BA6867" w:rsidR="00D81F76" w:rsidRDefault="00D81F76" w:rsidP="00C405E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35910">
              <w:rPr>
                <w:rFonts w:ascii="Cambria" w:hAnsi="Cambria"/>
                <w:b/>
              </w:rPr>
              <w:t>2</w:t>
            </w:r>
            <w:r w:rsidR="001E6FDB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1E6FDB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 xml:space="preserve"> 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A5B66AD" w14:textId="7E682E12" w:rsidR="00C32384" w:rsidRDefault="00C32384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oraz </w:t>
            </w:r>
          </w:p>
          <w:p w14:paraId="59E44126" w14:textId="637E0A93" w:rsidR="00C32384" w:rsidRPr="00C32384" w:rsidRDefault="00C32384" w:rsidP="00C32384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>
              <w:rPr>
                <w:rFonts w:ascii="Cambria" w:hAnsi="Cambria"/>
                <w:b/>
              </w:rPr>
              <w:t>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>
              <w:rPr>
                <w:rFonts w:ascii="Cambria" w:hAnsi="Cambria"/>
                <w:b/>
              </w:rPr>
              <w:t>1</w:t>
            </w:r>
            <w:r w:rsidRPr="001A1359">
              <w:rPr>
                <w:rFonts w:ascii="Cambria" w:hAnsi="Cambria"/>
                <w:b/>
              </w:rPr>
              <w:t xml:space="preserve"> ustawy z dnia </w:t>
            </w:r>
            <w:r w:rsidRPr="00C32384">
              <w:rPr>
                <w:rFonts w:ascii="Cambria" w:hAnsi="Cambria"/>
                <w:b/>
                <w:bCs/>
              </w:rPr>
              <w:t>13 kwietnia 2022 r</w:t>
            </w:r>
            <w:bookmarkStart w:id="2" w:name="_Hlk101956127"/>
            <w:r w:rsidRPr="00C32384">
              <w:rPr>
                <w:rFonts w:ascii="Cambria" w:hAnsi="Cambria"/>
                <w:b/>
                <w:bCs/>
              </w:rPr>
              <w:t>. o szczególnych rozwiązaniach w zakresie przeciwdziałania wspieraniu agresji na Ukrainę oraz służących ochronie bezpieczeństwa narodowego</w:t>
            </w:r>
            <w:bookmarkEnd w:id="2"/>
            <w:r w:rsidRPr="00C32384">
              <w:rPr>
                <w:rFonts w:ascii="Cambria" w:hAnsi="Cambria"/>
                <w:b/>
                <w:bCs/>
              </w:rPr>
              <w:t>, zwana dalej „ustawą”</w:t>
            </w:r>
          </w:p>
          <w:p w14:paraId="2FC6CF8D" w14:textId="77777777" w:rsidR="00C32384" w:rsidRPr="00C32384" w:rsidRDefault="00C32384" w:rsidP="00EE5C79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DOTYCZĄCE PRZESŁANEK WYKLUCZENIA Z POSTĘPOWANIA</w:t>
            </w:r>
          </w:p>
        </w:tc>
      </w:tr>
    </w:tbl>
    <w:p w14:paraId="2925766E" w14:textId="08CE6565" w:rsidR="00830ACF" w:rsidRPr="004F01A6" w:rsidRDefault="00D0793C" w:rsidP="009F3841">
      <w:pPr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robota budowlana na zadaniu inwestycyjnym </w:t>
      </w:r>
      <w:r w:rsidR="00B52199">
        <w:rPr>
          <w:rFonts w:ascii="Cambria" w:hAnsi="Cambria"/>
        </w:rPr>
        <w:t>pn</w:t>
      </w:r>
      <w:r w:rsidR="00B52199" w:rsidRPr="001E6FDB">
        <w:rPr>
          <w:rFonts w:ascii="Cambria" w:hAnsi="Cambria"/>
          <w:b/>
          <w:bCs/>
        </w:rPr>
        <w:t>.</w:t>
      </w:r>
      <w:r w:rsidR="001A6D6D" w:rsidRPr="001E6FDB">
        <w:rPr>
          <w:rFonts w:ascii="Cambria" w:hAnsi="Cambria"/>
          <w:b/>
          <w:bCs/>
        </w:rPr>
        <w:t>:</w:t>
      </w:r>
      <w:r w:rsidR="00B52199" w:rsidRPr="001E6FDB">
        <w:rPr>
          <w:rFonts w:ascii="Cambria" w:hAnsi="Cambria"/>
          <w:b/>
          <w:bCs/>
        </w:rPr>
        <w:t xml:space="preserve"> </w:t>
      </w:r>
      <w:r w:rsidR="00D43A77" w:rsidRPr="001E6FDB">
        <w:rPr>
          <w:b/>
          <w:bCs/>
        </w:rPr>
        <w:t xml:space="preserve"> </w:t>
      </w:r>
      <w:r w:rsidR="000A305D" w:rsidRPr="000A305D">
        <w:rPr>
          <w:b/>
          <w:bCs/>
        </w:rPr>
        <w:t>Usługi pocztowe związane z wysyłką korespondencji w okresie od dnia 02.01.202</w:t>
      </w:r>
      <w:r w:rsidR="00CF2290">
        <w:rPr>
          <w:b/>
          <w:bCs/>
        </w:rPr>
        <w:t>6</w:t>
      </w:r>
      <w:r w:rsidR="000A305D" w:rsidRPr="000A305D">
        <w:rPr>
          <w:b/>
          <w:bCs/>
        </w:rPr>
        <w:t xml:space="preserve"> r.  do 31.12.202</w:t>
      </w:r>
      <w:r w:rsidR="00CF2290">
        <w:rPr>
          <w:b/>
          <w:bCs/>
        </w:rPr>
        <w:t>6</w:t>
      </w:r>
      <w:r w:rsidR="000A305D" w:rsidRPr="000A305D">
        <w:rPr>
          <w:b/>
          <w:bCs/>
        </w:rPr>
        <w:t xml:space="preserve"> r. na potrzeby Starostwa Powiatowego w Tomaszowie   Mazowieckim</w:t>
      </w:r>
      <w:r w:rsidR="00AA547D" w:rsidRPr="009F3841">
        <w:rPr>
          <w:b/>
          <w:bCs/>
          <w:sz w:val="28"/>
          <w:szCs w:val="28"/>
        </w:rPr>
        <w:t>,</w:t>
      </w:r>
      <w:r w:rsidR="00AA547D">
        <w:rPr>
          <w:b/>
          <w:bCs/>
          <w:sz w:val="28"/>
          <w:szCs w:val="28"/>
        </w:rPr>
        <w:t xml:space="preserve"> </w:t>
      </w:r>
      <w:r w:rsidR="00B52199" w:rsidRPr="00AA547D">
        <w:rPr>
          <w:rFonts w:ascii="Cambria" w:hAnsi="Cambria"/>
          <w:snapToGrid w:val="0"/>
        </w:rPr>
        <w:t xml:space="preserve"> </w:t>
      </w:r>
      <w:r w:rsidR="00B52199" w:rsidRPr="00777E4E">
        <w:rPr>
          <w:rFonts w:ascii="Cambria" w:hAnsi="Cambria"/>
          <w:snapToGrid w:val="0"/>
        </w:rPr>
        <w:t>p</w:t>
      </w:r>
      <w:r w:rsidR="00B52199" w:rsidRPr="00E213DC">
        <w:rPr>
          <w:rFonts w:ascii="Cambria" w:hAnsi="Cambria"/>
        </w:rPr>
        <w:t xml:space="preserve">rowadzonego przez </w:t>
      </w:r>
      <w:r w:rsidR="00B52199" w:rsidRPr="00EC7781">
        <w:rPr>
          <w:rFonts w:ascii="Cambria" w:hAnsi="Cambria"/>
          <w:b/>
        </w:rPr>
        <w:t>Powiat Tomaszowski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oświadczam, że:</w:t>
      </w:r>
    </w:p>
    <w:p w14:paraId="03829480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3ACD3E0" w14:textId="77777777" w:rsidR="00E75C77" w:rsidRDefault="00E75C77" w:rsidP="00E75C7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8490E77" w14:textId="77777777" w:rsidR="00E75C77" w:rsidRDefault="00E75C77" w:rsidP="00E75C7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5BCE01F" w14:textId="676C6E75" w:rsidR="00E75C77" w:rsidRDefault="00E30DB1" w:rsidP="00E75C77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11A96B6B">
            <v:rect id="_x0000_s1027" alt="" style="position:absolute;margin-left:10.75pt;margin-top:1.85pt;width:15.6pt;height:14.4pt;z-index:251662336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bookmarkStart w:id="4" w:name="_Hlk101956102"/>
      <w:r w:rsidR="00E75C77">
        <w:rPr>
          <w:rFonts w:ascii="Cambria" w:hAnsi="Cambria"/>
          <w:bCs/>
        </w:rPr>
        <w:t>n</w:t>
      </w:r>
      <w:r w:rsidR="00E75C77" w:rsidRPr="00006CE6">
        <w:rPr>
          <w:rFonts w:ascii="Cambria" w:hAnsi="Cambria"/>
          <w:bCs/>
        </w:rPr>
        <w:t>ie</w:t>
      </w:r>
      <w:r w:rsidR="00E75C77">
        <w:rPr>
          <w:rFonts w:ascii="Cambria" w:hAnsi="Cambria"/>
          <w:b/>
        </w:rPr>
        <w:t xml:space="preserve"> </w:t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Fonts w:ascii="Cambria" w:hAnsi="Cambria"/>
        </w:rPr>
        <w:t>;</w:t>
      </w:r>
      <w:bookmarkEnd w:id="4"/>
    </w:p>
    <w:p w14:paraId="39EEC686" w14:textId="77777777" w:rsidR="00E75C77" w:rsidRPr="007D38D4" w:rsidRDefault="00E75C77" w:rsidP="00E75C77">
      <w:pPr>
        <w:spacing w:line="276" w:lineRule="auto"/>
        <w:rPr>
          <w:rFonts w:ascii="Cambria" w:hAnsi="Cambria"/>
          <w:b/>
          <w:u w:val="single"/>
        </w:rPr>
      </w:pPr>
    </w:p>
    <w:p w14:paraId="1842E48A" w14:textId="77777777" w:rsidR="00E75C77" w:rsidRPr="001A1359" w:rsidRDefault="00E30DB1" w:rsidP="00E75C77">
      <w:pPr>
        <w:spacing w:line="276" w:lineRule="auto"/>
        <w:rPr>
          <w:rFonts w:ascii="Cambria" w:hAnsi="Cambria"/>
        </w:rPr>
      </w:pPr>
      <w:ins w:id="5" w:author="Krzysztof Puchacz" w:date="2021-02-07T08:04:00Z">
        <w:r>
          <w:rPr>
            <w:rFonts w:ascii="Cambria" w:hAnsi="Cambria"/>
            <w:b/>
            <w:noProof/>
          </w:rPr>
          <w:pict w14:anchorId="7DB04B6F">
            <v:rect id="_x0000_s1026" alt="" style="position:absolute;margin-left:10.75pt;margin-top:1.85pt;width:15.6pt;height:14.4pt;z-index:251663360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Style w:val="Odwoanieprzypisudolnego"/>
          <w:rFonts w:ascii="Cambria" w:hAnsi="Cambria"/>
        </w:rPr>
        <w:footnoteReference w:id="2"/>
      </w:r>
      <w:r w:rsidR="00E75C77" w:rsidRPr="001A1359">
        <w:rPr>
          <w:rFonts w:ascii="Cambria" w:hAnsi="Cambria"/>
        </w:rPr>
        <w:t>.</w:t>
      </w:r>
    </w:p>
    <w:p w14:paraId="59463E26" w14:textId="45D67830" w:rsidR="00E75C77" w:rsidRPr="001A1359" w:rsidRDefault="00E30DB1" w:rsidP="00E75C77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bCs/>
          <w:noProof/>
        </w:rPr>
        <w:pict w14:anchorId="11A96B6B">
          <v:rect id="_x0000_s1030" alt="" style="position:absolute;margin-left:10.75pt;margin-top:14.8pt;width:15.6pt;height:14.4pt;z-index:251664384;mso-wrap-edited:f;mso-width-percent:0;mso-height-percent:0;mso-width-percent:0;mso-height-percent:0"/>
        </w:pict>
      </w:r>
    </w:p>
    <w:p w14:paraId="76CB2499" w14:textId="33549894" w:rsidR="00E75C77" w:rsidRDefault="00C32384" w:rsidP="00C32384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bCs/>
        </w:rPr>
        <w:t>n</w:t>
      </w:r>
      <w:r w:rsidRPr="00006CE6">
        <w:rPr>
          <w:rFonts w:ascii="Cambria" w:hAnsi="Cambria"/>
          <w:bCs/>
        </w:rPr>
        <w:t>ie</w:t>
      </w:r>
      <w:r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</w:t>
      </w:r>
      <w:r>
        <w:rPr>
          <w:rFonts w:ascii="Cambria" w:hAnsi="Cambria"/>
          <w:color w:val="000000" w:themeColor="text1"/>
        </w:rPr>
        <w:t>7</w:t>
      </w:r>
      <w:r w:rsidRPr="001A1359">
        <w:rPr>
          <w:rFonts w:ascii="Cambria" w:hAnsi="Cambria"/>
          <w:color w:val="000000" w:themeColor="text1"/>
        </w:rPr>
        <w:t xml:space="preserve"> ust. </w:t>
      </w:r>
      <w:r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>ustawy</w:t>
      </w:r>
      <w:r>
        <w:rPr>
          <w:rFonts w:ascii="Cambria" w:hAnsi="Cambria"/>
        </w:rPr>
        <w:t xml:space="preserve"> </w:t>
      </w:r>
      <w:r w:rsidRPr="00C32384">
        <w:rPr>
          <w:rFonts w:ascii="Cambria" w:hAnsi="Cambria"/>
          <w:b/>
          <w:bCs/>
        </w:rPr>
        <w:t xml:space="preserve">. </w:t>
      </w:r>
      <w:r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01F7D990" w14:textId="77777777" w:rsidR="00C32384" w:rsidRDefault="00E30DB1" w:rsidP="00C32384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noProof/>
        </w:rPr>
        <w:pict w14:anchorId="11A96B6B">
          <v:rect id="_x0000_s1031" alt="" style="position:absolute;left:0;text-align:left;margin-left:11.5pt;margin-top:5.6pt;width:15.6pt;height:14.4pt;z-index:251665408;mso-wrap-edited:f;mso-width-percent:0;mso-height-percent:0;mso-width-percent:0;mso-height-percent:0"/>
        </w:pict>
      </w:r>
      <w:r w:rsidR="00C32384">
        <w:rPr>
          <w:rFonts w:ascii="Cambria" w:hAnsi="Cambria"/>
        </w:rPr>
        <w:t xml:space="preserve">          </w:t>
      </w:r>
      <w:r w:rsidR="00C32384" w:rsidRPr="001A1359">
        <w:rPr>
          <w:rFonts w:ascii="Cambria" w:hAnsi="Cambria"/>
        </w:rPr>
        <w:t xml:space="preserve">podlega wykluczeniu z postępowania na podstawie </w:t>
      </w:r>
      <w:r w:rsidR="00C32384" w:rsidRPr="001A1359">
        <w:rPr>
          <w:rFonts w:ascii="Cambria" w:hAnsi="Cambria"/>
          <w:color w:val="000000" w:themeColor="text1"/>
        </w:rPr>
        <w:t xml:space="preserve">art. </w:t>
      </w:r>
      <w:r w:rsidR="00C32384">
        <w:rPr>
          <w:rFonts w:ascii="Cambria" w:hAnsi="Cambria"/>
          <w:color w:val="000000" w:themeColor="text1"/>
        </w:rPr>
        <w:t>7</w:t>
      </w:r>
      <w:r w:rsidR="00C32384" w:rsidRPr="001A1359">
        <w:rPr>
          <w:rFonts w:ascii="Cambria" w:hAnsi="Cambria"/>
          <w:color w:val="000000" w:themeColor="text1"/>
        </w:rPr>
        <w:t xml:space="preserve"> ust. </w:t>
      </w:r>
      <w:r w:rsidR="00C32384">
        <w:rPr>
          <w:rFonts w:ascii="Cambria" w:hAnsi="Cambria"/>
          <w:color w:val="000000" w:themeColor="text1"/>
        </w:rPr>
        <w:t xml:space="preserve">1 </w:t>
      </w:r>
      <w:r w:rsidR="00C32384" w:rsidRPr="001A1359">
        <w:rPr>
          <w:rFonts w:ascii="Cambria" w:hAnsi="Cambria"/>
        </w:rPr>
        <w:t>ustawy</w:t>
      </w:r>
      <w:r w:rsidR="00C32384">
        <w:rPr>
          <w:rFonts w:ascii="Cambria" w:hAnsi="Cambria"/>
        </w:rPr>
        <w:t xml:space="preserve"> </w:t>
      </w:r>
      <w:r w:rsidR="00C32384" w:rsidRPr="00C32384">
        <w:rPr>
          <w:rFonts w:ascii="Cambria" w:hAnsi="Cambria"/>
          <w:b/>
          <w:bCs/>
        </w:rPr>
        <w:t xml:space="preserve">. </w:t>
      </w:r>
      <w:r w:rsidR="00C32384"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7319C59C" w14:textId="77777777" w:rsidR="00C32384" w:rsidRPr="00C32384" w:rsidRDefault="00C32384" w:rsidP="00C32384">
      <w:pPr>
        <w:spacing w:line="276" w:lineRule="auto"/>
        <w:ind w:left="709"/>
        <w:rPr>
          <w:rFonts w:ascii="Cambria" w:hAnsi="Cambria"/>
        </w:rPr>
      </w:pPr>
    </w:p>
    <w:p w14:paraId="6A47F7E4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5FDDED6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575A9EFE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4A925BA7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BD2E64A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4D98FCF" w14:textId="77777777" w:rsidR="00E75C77" w:rsidRPr="001A1359" w:rsidRDefault="00E75C77" w:rsidP="00E75C77">
      <w:pPr>
        <w:spacing w:line="276" w:lineRule="auto"/>
        <w:jc w:val="both"/>
        <w:rPr>
          <w:rFonts w:ascii="Cambria" w:hAnsi="Cambria"/>
        </w:rPr>
      </w:pPr>
    </w:p>
    <w:p w14:paraId="5CC56417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247B531" w14:textId="533614CF" w:rsidR="00C63232" w:rsidRPr="001A1359" w:rsidRDefault="00E75C77" w:rsidP="00C32384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C63232" w:rsidRPr="001A1359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6814C61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6"/>
      <w:gridCol w:w="7814"/>
    </w:tblGrid>
    <w:tr w:rsidR="00B07459" w:rsidRPr="00BA4B5B" w14:paraId="63240B38" w14:textId="77777777" w:rsidTr="009815AE">
      <w:trPr>
        <w:trHeight w:val="391"/>
      </w:trPr>
      <w:tc>
        <w:tcPr>
          <w:tcW w:w="1476" w:type="dxa"/>
          <w:vAlign w:val="center"/>
        </w:tcPr>
        <w:p w14:paraId="241217BD" w14:textId="77777777" w:rsidR="00B07459" w:rsidRPr="007700C2" w:rsidRDefault="00B07459" w:rsidP="00B07459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8CF4CC4" wp14:editId="43C0EAD9">
                <wp:simplePos x="0" y="0"/>
                <wp:positionH relativeFrom="margin">
                  <wp:posOffset>119380</wp:posOffset>
                </wp:positionH>
                <wp:positionV relativeFrom="margin">
                  <wp:posOffset>86995</wp:posOffset>
                </wp:positionV>
                <wp:extent cx="529590" cy="657225"/>
                <wp:effectExtent l="19050" t="0" r="3810" b="0"/>
                <wp:wrapSquare wrapText="bothSides"/>
                <wp:docPr id="11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Obraz zawierający tekst, clipart&#10;&#10;Opis wygenerowany automatycznie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14" w:type="dxa"/>
          <w:vAlign w:val="center"/>
        </w:tcPr>
        <w:p w14:paraId="680356C1" w14:textId="290D39F2" w:rsidR="00B07459" w:rsidRPr="00115DB7" w:rsidRDefault="000A305D" w:rsidP="00B07459">
          <w:pPr>
            <w:pStyle w:val="Nagwek"/>
            <w:jc w:val="center"/>
            <w:rPr>
              <w:b/>
              <w:bCs/>
              <w:noProof/>
              <w:sz w:val="16"/>
              <w:szCs w:val="16"/>
            </w:rPr>
          </w:pPr>
          <w:r w:rsidRPr="000A305D"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>Usługi pocztowe związane z wysyłką korespondencji w okresie od dnia 02.01.202</w:t>
          </w:r>
          <w:r w:rsidR="00CF2290"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>6</w:t>
          </w:r>
          <w:r w:rsidRPr="000A305D"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 xml:space="preserve"> r.  do 31.12.202</w:t>
          </w:r>
          <w:r w:rsidR="00CF2290"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>6</w:t>
          </w:r>
          <w:r w:rsidRPr="000A305D"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 xml:space="preserve"> r. na potrzeby Starostwa Powiatowego w Tomaszowie   Mazowieckim</w:t>
          </w:r>
        </w:p>
      </w:tc>
    </w:tr>
  </w:tbl>
  <w:p w14:paraId="469B37AC" w14:textId="77777777" w:rsidR="00B52199" w:rsidRPr="005B7BD7" w:rsidRDefault="00B52199" w:rsidP="00B52199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885013">
    <w:abstractNumId w:val="0"/>
  </w:num>
  <w:num w:numId="2" w16cid:durableId="165433519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432D"/>
    <w:rsid w:val="000911FB"/>
    <w:rsid w:val="000A0ADF"/>
    <w:rsid w:val="000A305D"/>
    <w:rsid w:val="000F5117"/>
    <w:rsid w:val="000F5F25"/>
    <w:rsid w:val="0010051D"/>
    <w:rsid w:val="00101489"/>
    <w:rsid w:val="001053DA"/>
    <w:rsid w:val="001074F2"/>
    <w:rsid w:val="00115DB7"/>
    <w:rsid w:val="00124A59"/>
    <w:rsid w:val="00125AB5"/>
    <w:rsid w:val="00133040"/>
    <w:rsid w:val="00141C70"/>
    <w:rsid w:val="00144955"/>
    <w:rsid w:val="001500F7"/>
    <w:rsid w:val="00172434"/>
    <w:rsid w:val="0017735F"/>
    <w:rsid w:val="00177440"/>
    <w:rsid w:val="00186BFF"/>
    <w:rsid w:val="001A1359"/>
    <w:rsid w:val="001A5CFC"/>
    <w:rsid w:val="001A6D6D"/>
    <w:rsid w:val="001B19ED"/>
    <w:rsid w:val="001C70A2"/>
    <w:rsid w:val="001E474E"/>
    <w:rsid w:val="001E6FDB"/>
    <w:rsid w:val="002016C5"/>
    <w:rsid w:val="00213FE8"/>
    <w:rsid w:val="002152B1"/>
    <w:rsid w:val="0021685A"/>
    <w:rsid w:val="0023534F"/>
    <w:rsid w:val="002773E0"/>
    <w:rsid w:val="002B4903"/>
    <w:rsid w:val="002B612C"/>
    <w:rsid w:val="002C19F3"/>
    <w:rsid w:val="002D27E7"/>
    <w:rsid w:val="002D519F"/>
    <w:rsid w:val="002D6D33"/>
    <w:rsid w:val="002D7788"/>
    <w:rsid w:val="002D7DB7"/>
    <w:rsid w:val="002E2996"/>
    <w:rsid w:val="002E35AA"/>
    <w:rsid w:val="00303EF4"/>
    <w:rsid w:val="00305AD3"/>
    <w:rsid w:val="0031236B"/>
    <w:rsid w:val="0032364D"/>
    <w:rsid w:val="00331899"/>
    <w:rsid w:val="00334ADF"/>
    <w:rsid w:val="00347E7D"/>
    <w:rsid w:val="00347FBB"/>
    <w:rsid w:val="0035209D"/>
    <w:rsid w:val="003679E6"/>
    <w:rsid w:val="00376AFE"/>
    <w:rsid w:val="00376D29"/>
    <w:rsid w:val="003775E9"/>
    <w:rsid w:val="00380CF5"/>
    <w:rsid w:val="003876F2"/>
    <w:rsid w:val="00394FC8"/>
    <w:rsid w:val="003A1C5F"/>
    <w:rsid w:val="003C2447"/>
    <w:rsid w:val="00411F35"/>
    <w:rsid w:val="004130BE"/>
    <w:rsid w:val="00424D58"/>
    <w:rsid w:val="004266D1"/>
    <w:rsid w:val="00434E28"/>
    <w:rsid w:val="0045745B"/>
    <w:rsid w:val="004918EB"/>
    <w:rsid w:val="0049521B"/>
    <w:rsid w:val="00496694"/>
    <w:rsid w:val="004A5C5B"/>
    <w:rsid w:val="004C21EF"/>
    <w:rsid w:val="004D4E95"/>
    <w:rsid w:val="004E08DD"/>
    <w:rsid w:val="004E21EA"/>
    <w:rsid w:val="004F01A6"/>
    <w:rsid w:val="004F034B"/>
    <w:rsid w:val="004F11D7"/>
    <w:rsid w:val="00515919"/>
    <w:rsid w:val="005169A6"/>
    <w:rsid w:val="00521EEC"/>
    <w:rsid w:val="005426E0"/>
    <w:rsid w:val="00544035"/>
    <w:rsid w:val="0054410F"/>
    <w:rsid w:val="005534D8"/>
    <w:rsid w:val="00576FDD"/>
    <w:rsid w:val="00576FE9"/>
    <w:rsid w:val="0057734F"/>
    <w:rsid w:val="005A04FC"/>
    <w:rsid w:val="005B4257"/>
    <w:rsid w:val="005B5725"/>
    <w:rsid w:val="005B6A6B"/>
    <w:rsid w:val="005D2791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18C4"/>
    <w:rsid w:val="006C68A5"/>
    <w:rsid w:val="006C71C7"/>
    <w:rsid w:val="006D0312"/>
    <w:rsid w:val="006E6851"/>
    <w:rsid w:val="00737D59"/>
    <w:rsid w:val="00750DBB"/>
    <w:rsid w:val="0075761C"/>
    <w:rsid w:val="00777E4E"/>
    <w:rsid w:val="00780036"/>
    <w:rsid w:val="00784F4E"/>
    <w:rsid w:val="00792ABE"/>
    <w:rsid w:val="007B556F"/>
    <w:rsid w:val="007C0B88"/>
    <w:rsid w:val="007C60F3"/>
    <w:rsid w:val="007D5D8F"/>
    <w:rsid w:val="007E36CD"/>
    <w:rsid w:val="007F0372"/>
    <w:rsid w:val="007F70C2"/>
    <w:rsid w:val="00803EA7"/>
    <w:rsid w:val="0081110A"/>
    <w:rsid w:val="00830ACF"/>
    <w:rsid w:val="00834B09"/>
    <w:rsid w:val="00842CA6"/>
    <w:rsid w:val="00850C76"/>
    <w:rsid w:val="00853C5E"/>
    <w:rsid w:val="00871EA8"/>
    <w:rsid w:val="008744CC"/>
    <w:rsid w:val="00882B04"/>
    <w:rsid w:val="008975C6"/>
    <w:rsid w:val="008B22C5"/>
    <w:rsid w:val="008E13CF"/>
    <w:rsid w:val="008E4EDD"/>
    <w:rsid w:val="008E7FF1"/>
    <w:rsid w:val="00917EAE"/>
    <w:rsid w:val="009306F3"/>
    <w:rsid w:val="0093107A"/>
    <w:rsid w:val="009373D9"/>
    <w:rsid w:val="009432C0"/>
    <w:rsid w:val="00954DE1"/>
    <w:rsid w:val="00954DE7"/>
    <w:rsid w:val="0095657B"/>
    <w:rsid w:val="00965801"/>
    <w:rsid w:val="009749D8"/>
    <w:rsid w:val="00974C68"/>
    <w:rsid w:val="00993EC2"/>
    <w:rsid w:val="009A5268"/>
    <w:rsid w:val="009C21FD"/>
    <w:rsid w:val="009C2275"/>
    <w:rsid w:val="009F013A"/>
    <w:rsid w:val="009F3841"/>
    <w:rsid w:val="009F6198"/>
    <w:rsid w:val="00A26F50"/>
    <w:rsid w:val="00A31A12"/>
    <w:rsid w:val="00A3548C"/>
    <w:rsid w:val="00A35910"/>
    <w:rsid w:val="00A56A6A"/>
    <w:rsid w:val="00AA46BB"/>
    <w:rsid w:val="00AA547D"/>
    <w:rsid w:val="00AA6DBC"/>
    <w:rsid w:val="00AB0654"/>
    <w:rsid w:val="00AC2650"/>
    <w:rsid w:val="00AC5A3F"/>
    <w:rsid w:val="00AD12C1"/>
    <w:rsid w:val="00AF0128"/>
    <w:rsid w:val="00AF0EDA"/>
    <w:rsid w:val="00B07459"/>
    <w:rsid w:val="00B12F16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D6E8B"/>
    <w:rsid w:val="00BF0647"/>
    <w:rsid w:val="00C022CB"/>
    <w:rsid w:val="00C17EF7"/>
    <w:rsid w:val="00C32384"/>
    <w:rsid w:val="00C405E5"/>
    <w:rsid w:val="00C51014"/>
    <w:rsid w:val="00C605B7"/>
    <w:rsid w:val="00C63232"/>
    <w:rsid w:val="00C72711"/>
    <w:rsid w:val="00CB6728"/>
    <w:rsid w:val="00CE11F1"/>
    <w:rsid w:val="00CE4497"/>
    <w:rsid w:val="00CF2290"/>
    <w:rsid w:val="00D0793C"/>
    <w:rsid w:val="00D15C03"/>
    <w:rsid w:val="00D15D49"/>
    <w:rsid w:val="00D23326"/>
    <w:rsid w:val="00D271B2"/>
    <w:rsid w:val="00D41E45"/>
    <w:rsid w:val="00D43A77"/>
    <w:rsid w:val="00D5164C"/>
    <w:rsid w:val="00D55525"/>
    <w:rsid w:val="00D55A65"/>
    <w:rsid w:val="00D63B4C"/>
    <w:rsid w:val="00D71544"/>
    <w:rsid w:val="00D8128D"/>
    <w:rsid w:val="00D81F76"/>
    <w:rsid w:val="00D838C3"/>
    <w:rsid w:val="00D851D4"/>
    <w:rsid w:val="00DC4FC0"/>
    <w:rsid w:val="00DD1D2B"/>
    <w:rsid w:val="00DE4517"/>
    <w:rsid w:val="00DF7E3F"/>
    <w:rsid w:val="00E07C01"/>
    <w:rsid w:val="00E10D54"/>
    <w:rsid w:val="00E30DB1"/>
    <w:rsid w:val="00E34FD9"/>
    <w:rsid w:val="00E35647"/>
    <w:rsid w:val="00E62015"/>
    <w:rsid w:val="00E66B2C"/>
    <w:rsid w:val="00E67BA5"/>
    <w:rsid w:val="00E75C77"/>
    <w:rsid w:val="00E76BE1"/>
    <w:rsid w:val="00E87EC8"/>
    <w:rsid w:val="00E91034"/>
    <w:rsid w:val="00EA0EA4"/>
    <w:rsid w:val="00ED35E7"/>
    <w:rsid w:val="00EE5C79"/>
    <w:rsid w:val="00EF212F"/>
    <w:rsid w:val="00F03562"/>
    <w:rsid w:val="00F05B94"/>
    <w:rsid w:val="00F05FBE"/>
    <w:rsid w:val="00F07FCD"/>
    <w:rsid w:val="00F62235"/>
    <w:rsid w:val="00F926BB"/>
    <w:rsid w:val="00F92D59"/>
    <w:rsid w:val="00FA75EB"/>
    <w:rsid w:val="00FB1855"/>
    <w:rsid w:val="00FD67FA"/>
    <w:rsid w:val="00FD6871"/>
    <w:rsid w:val="00FF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954DE7"/>
    <w:rPr>
      <w:rFonts w:eastAsiaTheme="minorHAnsi" w:cstheme="minorBidi"/>
      <w:kern w:val="2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54DE7"/>
    <w:rPr>
      <w:rFonts w:ascii="Calibri" w:hAnsi="Calibri"/>
      <w:kern w:val="2"/>
      <w:sz w:val="22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6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Miarka</cp:lastModifiedBy>
  <cp:revision>167</cp:revision>
  <cp:lastPrinted>2025-11-21T13:47:00Z</cp:lastPrinted>
  <dcterms:created xsi:type="dcterms:W3CDTF">2017-01-13T21:57:00Z</dcterms:created>
  <dcterms:modified xsi:type="dcterms:W3CDTF">2025-11-25T14:35:00Z</dcterms:modified>
</cp:coreProperties>
</file>